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E869A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900A25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E869A6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E869A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AA0C99" w:rsidRPr="00FF3B64" w:rsidTr="00E869A6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9F4B2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F4B2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Ostvareni i neostvareni ciljevi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E869A6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E869A6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Planiranje i organizacija školskih obaveza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E869A6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7C5C22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7C5C22">
              <w:rPr>
                <w:color w:val="231F20"/>
              </w:rPr>
              <w:t>uku B.3.1. Planiranje. Uz povremenu podršku učenik samostalno određuje ciljeve učenja, odabire strategije učenja i planira učenje.</w:t>
            </w:r>
          </w:p>
          <w:p w:rsidR="00000000" w:rsidRDefault="007C5C22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7C5C22">
              <w:rPr>
                <w:color w:val="231F20"/>
              </w:rPr>
              <w:t>uku B.3.2. Praćenje. Uz povremeni poticaj i samostalno učenik prati učinkovitost učenja i svoje napredovanje tijekom učenja.</w:t>
            </w:r>
          </w:p>
          <w:p w:rsidR="00000000" w:rsidRDefault="007C5C22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7C5C22">
              <w:rPr>
                <w:color w:val="231F20"/>
              </w:rPr>
              <w:t>uku B.3.3. Prilagodba učenja. Učenik regulira svoje učenje mijenjanjem plana ili pristupa učenju, samostalno ili uz poticaj učitelja.</w:t>
            </w:r>
          </w:p>
          <w:p w:rsidR="00000000" w:rsidRDefault="007C5C22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7C5C22">
              <w:rPr>
                <w:color w:val="231F20"/>
              </w:rPr>
              <w:t>uku B.3.4. Učenik samovrednuje proces učenja i svoje rezultate, procjenjuje ostvareni napredak te na temelju toga planira buduće učenje.</w:t>
            </w:r>
          </w:p>
          <w:p w:rsidR="00000000" w:rsidRDefault="00500FF2">
            <w:pPr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E869A6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C5C22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školske obaveze, nastavak školovanja, ostvareni ciljevi, neostvareni ciljevi, plan, organizacija </w:t>
            </w:r>
          </w:p>
        </w:tc>
      </w:tr>
      <w:tr w:rsidR="00AA0C99" w:rsidRPr="00FF3B64" w:rsidTr="00E869A6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872EA7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adni </w:t>
            </w:r>
            <w:r w:rsidR="007C5C22">
              <w:rPr>
                <w:rFonts w:ascii="Times New Roman" w:eastAsia="Times New Roman" w:hAnsi="Times New Roman" w:cs="Times New Roman"/>
                <w:sz w:val="24"/>
                <w:szCs w:val="24"/>
              </w:rPr>
              <w:t>listići (prilog 1 i prilog 2)</w:t>
            </w:r>
          </w:p>
        </w:tc>
      </w:tr>
      <w:tr w:rsidR="00AA0C99" w:rsidRPr="00FF3B64" w:rsidTr="00E869A6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najavljuje da je c</w:t>
            </w:r>
            <w:r w:rsidR="00AA2010"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ilj današnjeg sata je </w:t>
            </w: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odgovorno</w:t>
            </w:r>
            <w:r w:rsidR="00AA2010"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pristupiti svojem školovanju kako si došli do željenih ciljeva. </w:t>
            </w: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 dijeli izvještaj o ocjenama za prošlo polugodište </w:t>
            </w: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Razgovaraju o ocjenama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B40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Jeste li zadovoljni svojim postignućima i ostvarenim ciljevima? </w:t>
            </w:r>
          </w:p>
          <w:p w:rsidR="00000000" w:rsidRDefault="00500F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</w:t>
            </w:r>
            <w:r w:rsidR="00C20F0E" w:rsidRPr="00E86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dio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dio aktivnosti 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dijeli listiće</w:t>
            </w:r>
            <w:r w:rsidR="007C5C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1)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 daje upute.</w:t>
            </w:r>
          </w:p>
          <w:p w:rsidR="00000000" w:rsidRDefault="00AA2010">
            <w:pPr>
              <w:pStyle w:val="ListParagraph"/>
              <w:numPr>
                <w:ilvl w:val="0"/>
                <w:numId w:val="14"/>
              </w:numPr>
              <w:rPr>
                <w:bCs/>
              </w:rPr>
            </w:pPr>
            <w:r w:rsidRPr="00AA2010">
              <w:rPr>
                <w:bCs/>
              </w:rPr>
              <w:t xml:space="preserve">S lijeve strane zapišite koje ste ciljeve do sada ostvarili na putu do željenog cilja (upisa u željenu školu). </w:t>
            </w:r>
          </w:p>
          <w:p w:rsidR="00000000" w:rsidRDefault="00AA2010">
            <w:pPr>
              <w:pStyle w:val="ListParagraph"/>
              <w:numPr>
                <w:ilvl w:val="0"/>
                <w:numId w:val="14"/>
              </w:numPr>
              <w:rPr>
                <w:bCs/>
              </w:rPr>
            </w:pPr>
            <w:r w:rsidRPr="00AA2010">
              <w:rPr>
                <w:bCs/>
              </w:rPr>
              <w:t xml:space="preserve">Razmislite koji su to važni ciljevi i stepenice koje još morate prijeći da bi ostvarili svoj cilj </w:t>
            </w:r>
            <w:r w:rsidRPr="00AA2010">
              <w:rPr>
                <w:bCs/>
              </w:rPr>
              <w:lastRenderedPageBreak/>
              <w:t xml:space="preserve">te ih zapišite na papir na mjesto predviđeno za njega. </w:t>
            </w: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Kada su učenici dovršili ov</w:t>
            </w:r>
            <w:r w:rsid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 aktivnost, razgovaraju o daljnjem planiranju ostvarenja ciljeva</w:t>
            </w: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dio aktivnosti</w:t>
            </w:r>
          </w:p>
          <w:p w:rsidR="00000000" w:rsidRDefault="00252E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postavlja pitanje:</w:t>
            </w:r>
          </w:p>
          <w:p w:rsidR="00000000" w:rsidRDefault="00252E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Koju aktivnost obavljate u slobodno vrijeme samo radi zabave? </w:t>
            </w:r>
          </w:p>
          <w:p w:rsidR="00000000" w:rsidRDefault="00252E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Možete li zamisliti da sami sebi uskratite zabavu kako bi došli do željenog cilja?</w:t>
            </w:r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daje upute:</w:t>
            </w:r>
          </w:p>
          <w:p w:rsidR="00000000" w:rsidRDefault="00252E0A">
            <w:pPr>
              <w:pStyle w:val="ListParagraph"/>
              <w:numPr>
                <w:ilvl w:val="0"/>
                <w:numId w:val="16"/>
              </w:numPr>
              <w:rPr>
                <w:bCs/>
              </w:rPr>
            </w:pPr>
            <w:r>
              <w:rPr>
                <w:bCs/>
              </w:rPr>
              <w:t>Uz neostvarene ciljeve koje ste upisali s desne strane zapišite plan ostvarenja istih:</w:t>
            </w:r>
          </w:p>
          <w:p w:rsidR="00000000" w:rsidRDefault="00252E0A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Do kada ćete ostvariti cilj </w:t>
            </w:r>
          </w:p>
          <w:p w:rsidR="00000000" w:rsidRDefault="00252E0A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Kojim metodama (učenja) ćete se poslužiti </w:t>
            </w:r>
          </w:p>
          <w:p w:rsidR="00000000" w:rsidRDefault="00252E0A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Čime ćete se nagraditi </w:t>
            </w:r>
          </w:p>
          <w:p w:rsidR="00000000" w:rsidRDefault="00252E0A">
            <w:pPr>
              <w:pStyle w:val="ListParagraph"/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Čega ćete se odreći ukoliko ne ostvarite cilj u planiranom vremenu </w:t>
            </w: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</w:t>
            </w:r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nici sastavljaju plan.</w:t>
            </w:r>
          </w:p>
          <w:p w:rsidR="00000000" w:rsidRDefault="00252E0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Nakon ove aktivnosti razgovaraju o planovima i onome što su zapisali. </w:t>
            </w:r>
          </w:p>
          <w:p w:rsidR="00000000" w:rsidRDefault="00500FF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AA201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20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učenicima dijeli podsjetnike za učenje</w:t>
            </w:r>
            <w:r w:rsidR="007C5C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(Prilog 2)</w:t>
            </w:r>
            <w:ins w:id="1" w:author="sk-mpovalec" w:date="2021-09-27T15:25:00Z">
              <w:r w:rsidR="009005C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E869A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Naglašava da je važno biti svjestan svih stvari koje smo uspješ</w:t>
            </w:r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no riješili do sada i da se zbog istih trebaju</w:t>
            </w: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osjećati ponosno</w:t>
            </w:r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m, a da na stvari koje do sada nisu ostvarili treba gledati </w:t>
            </w: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kao još jednu stepenicu koju</w:t>
            </w:r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je potrebno savladati na </w:t>
            </w: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putu ka glavnom cilju</w:t>
            </w:r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del w:id="2" w:author="sk-mpovalec" w:date="2021-09-27T15:25:00Z">
              <w:r w:rsidRPr="00E869A6" w:rsidDel="009005C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-</w:delText>
              </w:r>
            </w:del>
            <w:ins w:id="3" w:author="sk-mpovalec" w:date="2021-09-27T15:25:00Z">
              <w:r w:rsidR="009005C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–</w:t>
              </w:r>
            </w:ins>
            <w:r w:rsidR="00252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869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nastavku školovanja.</w:t>
            </w:r>
          </w:p>
          <w:p w:rsidR="00000000" w:rsidRDefault="00500FF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10F5" w:rsidRDefault="00500FF2"/>
    <w:p w:rsidR="00000000" w:rsidRDefault="00AA0C99">
      <w:pPr>
        <w:tabs>
          <w:tab w:val="left" w:pos="880"/>
          <w:tab w:val="left" w:pos="2960"/>
        </w:tabs>
        <w:spacing w:after="0" w:line="276" w:lineRule="auto"/>
        <w:jc w:val="both"/>
      </w:pPr>
      <w:r>
        <w:br w:type="page"/>
      </w:r>
    </w:p>
    <w:p w:rsidR="00000000" w:rsidRPr="009005C6" w:rsidRDefault="00AA2010">
      <w:pPr>
        <w:tabs>
          <w:tab w:val="left" w:pos="880"/>
          <w:tab w:val="left" w:pos="296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rPrChange w:id="4" w:author="sk-mpovalec" w:date="2021-09-27T15:25:00Z">
            <w:rPr>
              <w:rFonts w:ascii="Times New Roman" w:hAnsi="Times New Roman" w:cs="Times New Roman"/>
              <w:b/>
            </w:rPr>
          </w:rPrChange>
        </w:rPr>
      </w:pPr>
      <w:r w:rsidRPr="009005C6">
        <w:rPr>
          <w:rFonts w:ascii="Times New Roman" w:hAnsi="Times New Roman" w:cs="Times New Roman"/>
          <w:b/>
          <w:sz w:val="24"/>
          <w:szCs w:val="24"/>
          <w:rPrChange w:id="5" w:author="sk-mpovalec" w:date="2021-09-27T15:25:00Z">
            <w:rPr>
              <w:rFonts w:ascii="Times New Roman" w:hAnsi="Times New Roman" w:cs="Times New Roman"/>
              <w:b/>
            </w:rPr>
          </w:rPrChange>
        </w:rPr>
        <w:lastRenderedPageBreak/>
        <w:t>Prilog 1</w:t>
      </w:r>
    </w:p>
    <w:p w:rsidR="00000000" w:rsidRPr="009005C6" w:rsidRDefault="00500FF2">
      <w:pPr>
        <w:tabs>
          <w:tab w:val="left" w:pos="880"/>
          <w:tab w:val="left" w:pos="296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rPrChange w:id="6" w:author="sk-mpovalec" w:date="2021-09-27T15:25:00Z">
            <w:rPr/>
          </w:rPrChange>
        </w:rPr>
      </w:pPr>
      <w:r w:rsidRPr="009005C6">
        <w:rPr>
          <w:rFonts w:ascii="Times New Roman" w:hAnsi="Times New Roman" w:cs="Times New Roman"/>
          <w:noProof/>
          <w:sz w:val="24"/>
          <w:szCs w:val="24"/>
          <w:rPrChange w:id="7" w:author="sk-mpovalec" w:date="2021-09-27T15:25:00Z">
            <w:rPr>
              <w:noProof/>
            </w:rPr>
          </w:rPrChange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2163445</wp:posOffset>
            </wp:positionH>
            <wp:positionV relativeFrom="paragraph">
              <wp:posOffset>485140</wp:posOffset>
            </wp:positionV>
            <wp:extent cx="1817007" cy="1817007"/>
            <wp:effectExtent l="0" t="0" r="0" b="0"/>
            <wp:wrapNone/>
            <wp:docPr id="39" name="Slika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kisspng-stairs-silhouette-clip-art-5aeb77f32ac445.5409506615253811071752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7007" cy="18170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2010" w:rsidRPr="009005C6">
        <w:rPr>
          <w:rFonts w:ascii="Times New Roman" w:hAnsi="Times New Roman" w:cs="Times New Roman"/>
          <w:noProof/>
          <w:sz w:val="24"/>
          <w:szCs w:val="24"/>
          <w:rPrChange w:id="8" w:author="sk-mpovalec" w:date="2021-09-27T15:25:00Z">
            <w:rPr>
              <w:noProof/>
            </w:rPr>
          </w:rPrChange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407.25pt;margin-top:45.4pt;width:51.15pt;height:61.55pt;z-index:25170739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" strokecolor="#1f497d [3215]" strokeweight="2.25pt">
            <v:textbox>
              <w:txbxContent>
                <w:p w:rsidR="00000000" w:rsidRDefault="00AA2010">
                  <w:pPr>
                    <w:jc w:val="center"/>
                    <w:rPr>
                      <w:b/>
                    </w:rPr>
                  </w:pPr>
                  <w:r w:rsidRPr="00AA2010">
                    <w:rPr>
                      <w:b/>
                    </w:rPr>
                    <w:t>CILJ</w:t>
                  </w:r>
                </w:p>
              </w:txbxContent>
            </v:textbox>
            <w10:wrap type="square"/>
          </v:shape>
        </w:pict>
      </w:r>
      <w:r w:rsidR="004B7107" w:rsidRPr="009005C6">
        <w:rPr>
          <w:rFonts w:ascii="Times New Roman" w:hAnsi="Times New Roman" w:cs="Times New Roman"/>
          <w:sz w:val="24"/>
          <w:szCs w:val="24"/>
          <w:rPrChange w:id="9" w:author="sk-mpovalec" w:date="2021-09-27T15:25:00Z">
            <w:rPr/>
          </w:rPrChange>
        </w:rPr>
        <w:t xml:space="preserve">Zamisli sve svoje ostvarene ciljeve kao stepenice koje se nalaze iza tebe. Zapiši ih sve! A ispred tebe se nalazi još samo nekoliko stepenica i neostvarenih ciljeva kako bi došao do glavnog cilja. Neostvarene ciljeve napiši ispod stepenica koje se nalaze ispred tebe. </w: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jc w:val="both"/>
      </w:pP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Oblačić sa strelicom gore 66" o:spid="_x0000_s1117" type="#_x0000_t79" style="position:absolute;left:0;text-align:left;margin-left:0;margin-top:2.5pt;width:229.2pt;height:172.2pt;rotation:180;z-index:-25157939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" adj="5124,8326,3970,8771" filled="f" strokecolor="#4a7ebb">
            <v:shadow on="t" color="black" opacity="22937f" origin=",.5" offset="0,.63889mm"/>
            <w10:wrap anchorx="margin"/>
          </v:shape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jc w:val="both"/>
      </w:pPr>
      <w:r w:rsidRPr="00AA2010">
        <w:rPr>
          <w:b/>
          <w:noProof/>
        </w:rPr>
        <w:pict>
          <v:group id="Grupa 62" o:spid="_x0000_s1113" style="position:absolute;left:0;text-align:left;margin-left:364.55pt;margin-top:6.2pt;width:45pt;height:27.6pt;z-index:251705344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">
            <v:line id="Ravni poveznik 63" o:spid="_x0000_s1115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" strokecolor="#4f81bd [3204]" strokeweight="2pt">
              <v:shadow on="t" color="black" opacity="24903f" origin=",.5" offset="0,.55556mm"/>
            </v:line>
            <v:line id="Ravni poveznik 64" o:spid="_x0000_s1114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jc w:val="both"/>
      </w:pPr>
      <w:r w:rsidRPr="00AA2010">
        <w:rPr>
          <w:b/>
          <w:noProof/>
        </w:rPr>
        <w:pict>
          <v:group id="Grupa 59" o:spid="_x0000_s1110" style="position:absolute;left:0;text-align:left;margin-left:321.25pt;margin-top:13.1pt;width:45pt;height:27.6pt;z-index:251703296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">
            <v:line id="Ravni poveznik 60" o:spid="_x0000_s1112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" strokecolor="#4f81bd [3204]" strokeweight="2pt">
              <v:shadow on="t" color="black" opacity="24903f" origin=",.5" offset="0,.55556mm"/>
            </v:line>
            <v:line id="Ravni poveznik 61" o:spid="_x0000_s1111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" strokecolor="#4f81bd [3204]" strokeweight="2pt">
              <v:shadow on="t" color="black" opacity="24903f" origin=",.5" offset="0,.55556mm"/>
            </v:line>
          </v:group>
        </w:pict>
      </w:r>
    </w:p>
    <w:p w:rsidR="004C6759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noProof/>
        </w:rPr>
        <w:pict>
          <v:shape id="Oblačić sa strelicom gore 18" o:spid="_x0000_s1109" type="#_x0000_t79" style="position:absolute;left:0;text-align:left;margin-left:235.15pt;margin-top:1.05pt;width:223.75pt;height:212.4pt;z-index:25173094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" adj="4819,7674,3409,8237" filled="f" strokecolor="#4579b8 [3044]">
            <v:shadow on="t" color="black" opacity="22937f" origin=",.5" offset="0,.63889mm"/>
          </v:shape>
        </w:pict>
      </w:r>
      <w:r w:rsidRPr="00AA2010">
        <w:rPr>
          <w:b/>
          <w:noProof/>
        </w:rPr>
        <w:pict>
          <v:group id="Grupa 56" o:spid="_x0000_s1106" style="position:absolute;left:0;text-align:left;margin-left:277.45pt;margin-top:19.85pt;width:45pt;height:27.6pt;z-index:251701248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">
            <v:line id="Ravni poveznik 57" o:spid="_x0000_s1108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" strokecolor="#4f81bd [3204]" strokeweight="2pt">
              <v:shadow on="t" color="black" opacity="24903f" origin=",.5" offset="0,.55556mm"/>
            </v:line>
            <v:line id="Ravni poveznik 58" o:spid="_x0000_s1107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 w:rsidRPr="00AA2010">
        <w:rPr>
          <w:rFonts w:ascii="Times New Roman" w:eastAsia="Times New Roman" w:hAnsi="Times New Roman" w:cs="Times New Roman"/>
          <w:noProof/>
          <w:color w:val="231F20"/>
          <w:sz w:val="24"/>
          <w:szCs w:val="24"/>
        </w:rPr>
        <w:pict>
          <v:shape id="_x0000_s1105" type="#_x0000_t202" style="position:absolute;left:0;text-align:left;margin-left:371.65pt;margin-top:12.55pt;width:117.15pt;height:110.6pt;z-index:25172787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" stroked="f">
            <v:textbox style="mso-fit-shape-to-text:t">
              <w:txbxContent>
                <w:p w:rsidR="002A7363" w:rsidRDefault="002A7363" w:rsidP="002A7363">
                  <w:r>
                    <w:t xml:space="preserve">Neostvareni </w:t>
                  </w:r>
                  <w:r>
                    <w:t>ciljevi</w:t>
                  </w:r>
                </w:p>
              </w:txbxContent>
            </v:textbox>
            <w10:wrap type="square" anchorx="margin"/>
          </v:shape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>
        <w:rPr>
          <w:b/>
          <w:noProof/>
        </w:rPr>
        <w:pict>
          <v:line id="Ravni poveznik 41" o:spid="_x0000_s1091" style="position:absolute;left:0;text-align:left;z-index:251685888;visibility:visible;mso-width-relative:margin;mso-height-relative:margin" from="234.4pt,7.85pt" to="279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" strokecolor="#4f81bd [3204]" strokeweight="2pt">
            <v:shadow on="t" color="black" opacity="24903f" origin=",.5" offset="0,.55556mm"/>
          </v:line>
        </w:pict>
      </w:r>
      <w:r>
        <w:rPr>
          <w:b/>
          <w:noProof/>
        </w:rPr>
        <w:pict>
          <v:line id="Ravni poveznik 40" o:spid="_x0000_s1090" style="position:absolute;left:0;text-align:left;z-index:251684864;visibility:visible;mso-height-relative:margin" from="233.95pt,7.25pt" to="233.9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" strokecolor="#4f81bd [3204]" strokeweight="2pt">
            <v:shadow on="t" color="black" opacity="24903f" origin=",.5" offset="0,.55556mm"/>
          </v:line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 w:rsidRPr="00AA2010">
        <w:rPr>
          <w:noProof/>
        </w:rPr>
        <w:pict>
          <v:shape id="_x0000_s1089" type="#_x0000_t202" style="position:absolute;left:0;text-align:left;margin-left:0;margin-top:10.3pt;width:117.15pt;height:110.6pt;z-index:251723776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" filled="f" stroked="f">
            <v:textbox style="mso-fit-shape-to-text:t">
              <w:txbxContent>
                <w:p w:rsidR="004B7107" w:rsidRDefault="004B7107">
                  <w:r>
                    <w:t xml:space="preserve">Ostvareni </w:t>
                  </w:r>
                  <w:r>
                    <w:t>ciljevi</w:t>
                  </w:r>
                </w:p>
              </w:txbxContent>
            </v:textbox>
            <w10:wrap type="square" anchorx="margin"/>
          </v:shape>
        </w:pict>
      </w:r>
      <w:r>
        <w:rPr>
          <w:b/>
          <w:noProof/>
        </w:rPr>
        <w:pict>
          <v:line id="Ravni poveznik 42" o:spid="_x0000_s1088" style="position:absolute;left:0;text-align:left;z-index:251687936;visibility:visible;mso-height-relative:margin" from="188.4pt,13.1pt" to="188.4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" strokecolor="#4f81bd [3204]" strokeweight="2pt">
            <v:shadow on="t" color="black" opacity="24903f" origin=",.5" offset="0,.55556mm"/>
          </v:line>
        </w:pict>
      </w:r>
      <w:r>
        <w:rPr>
          <w:b/>
          <w:noProof/>
        </w:rPr>
        <w:pict>
          <v:line id="Ravni poveznik 43" o:spid="_x0000_s1087" style="position:absolute;left:0;text-align:left;z-index:251688960;visibility:visible;mso-width-relative:margin;mso-height-relative:margin" from="189.6pt,14pt" to="234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" strokecolor="#4f81bd [3204]" strokeweight="2pt">
            <v:shadow on="t" color="black" opacity="24903f" origin=",.5" offset="0,.55556mm"/>
          </v:line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>
        <w:rPr>
          <w:b/>
          <w:noProof/>
        </w:rPr>
        <w:pict>
          <v:group id="Grupa 46" o:spid="_x0000_s1084" style="position:absolute;left:0;text-align:left;margin-left:144.45pt;margin-top:19.5pt;width:45pt;height:27.6pt;z-index:251693056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">
            <v:line id="Ravni poveznik 44" o:spid="_x0000_s1086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" strokecolor="#4f81bd [3204]" strokeweight="2pt">
              <v:shadow on="t" color="black" opacity="24903f" origin=",.5" offset="0,.55556mm"/>
            </v:line>
            <v:line id="Ravni poveznik 45" o:spid="_x0000_s1085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010">
        <w:rPr>
          <w:b/>
          <w:noProof/>
        </w:rPr>
        <w:pict>
          <v:group id="Grupa 47" o:spid="_x0000_s1081" style="position:absolute;left:0;text-align:left;margin-left:101.35pt;margin-top:6.2pt;width:45pt;height:27.6pt;z-index:251695104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">
            <v:line id="Ravni poveznik 48" o:spid="_x0000_s1083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" strokecolor="#4f81bd [3204]" strokeweight="2pt">
              <v:shadow on="t" color="black" opacity="24903f" origin=",.5" offset="0,.55556mm"/>
            </v:line>
            <v:line id="Ravni poveznik 49" o:spid="_x0000_s1082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010">
        <w:rPr>
          <w:b/>
          <w:noProof/>
        </w:rPr>
        <w:pict>
          <v:group id="Grupa 50" o:spid="_x0000_s1078" style="position:absolute;left:0;text-align:left;margin-left:57.9pt;margin-top:13.15pt;width:45pt;height:27.6pt;z-index:251697152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">
            <v:line id="Ravni poveznik 51" o:spid="_x0000_s1080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" strokecolor="#4f81bd [3204]" strokeweight="2pt">
              <v:shadow on="t" color="black" opacity="24903f" origin=",.5" offset="0,.55556mm"/>
            </v:line>
            <v:line id="Ravni poveznik 52" o:spid="_x0000_s1079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010">
        <w:rPr>
          <w:b/>
          <w:noProof/>
        </w:rPr>
        <w:pict>
          <v:group id="Grupa 53" o:spid="_x0000_s1075" style="position:absolute;left:0;text-align:left;margin-left:14.8pt;margin-top:20.3pt;width:45pt;height:27.6pt;z-index:251699200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">
            <v:line id="Ravni poveznik 54" o:spid="_x0000_s1077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" strokecolor="#4f81bd [3204]" strokeweight="2pt">
              <v:shadow on="t" color="black" opacity="24903f" origin=",.5" offset="0,.55556mm"/>
            </v:line>
            <v:line id="Ravni poveznik 55" o:spid="_x0000_s1076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4B7107" w:rsidRDefault="004B7107" w:rsidP="004B7107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</w:p>
    <w:p w:rsidR="00000000" w:rsidRPr="009005C6" w:rsidRDefault="00500FF2">
      <w:pPr>
        <w:tabs>
          <w:tab w:val="left" w:pos="880"/>
          <w:tab w:val="left" w:pos="2960"/>
        </w:tabs>
        <w:spacing w:after="0" w:line="276" w:lineRule="auto"/>
        <w:ind w:left="280"/>
        <w:jc w:val="both"/>
        <w:rPr>
          <w:rFonts w:ascii="Times New Roman" w:hAnsi="Times New Roman" w:cs="Times New Roman"/>
          <w:sz w:val="24"/>
          <w:szCs w:val="24"/>
          <w:rPrChange w:id="10" w:author="sk-mpovalec" w:date="2021-09-27T15:25:00Z">
            <w:rPr/>
          </w:rPrChange>
        </w:rPr>
      </w:pPr>
      <w:r w:rsidRPr="009005C6">
        <w:rPr>
          <w:rFonts w:ascii="Times New Roman" w:hAnsi="Times New Roman" w:cs="Times New Roman"/>
          <w:noProof/>
          <w:sz w:val="24"/>
          <w:szCs w:val="24"/>
          <w:rPrChange w:id="11" w:author="sk-mpovalec" w:date="2021-09-27T15:25:00Z">
            <w:rPr>
              <w:noProof/>
            </w:rPr>
          </w:rPrChange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posOffset>2193925</wp:posOffset>
            </wp:positionH>
            <wp:positionV relativeFrom="paragraph">
              <wp:posOffset>535305</wp:posOffset>
            </wp:positionV>
            <wp:extent cx="1763486" cy="1763486"/>
            <wp:effectExtent l="0" t="0" r="0" b="0"/>
            <wp:wrapNone/>
            <wp:docPr id="95" name="Slika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kisspng-stairs-silhouette-clip-art-5aeb77f32ac445.5409506615253811071752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3486" cy="1763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2010" w:rsidRPr="009005C6">
        <w:rPr>
          <w:rFonts w:ascii="Times New Roman" w:hAnsi="Times New Roman" w:cs="Times New Roman"/>
          <w:noProof/>
          <w:sz w:val="24"/>
          <w:szCs w:val="24"/>
          <w:rPrChange w:id="12" w:author="sk-mpovalec" w:date="2021-09-27T15:25:00Z">
            <w:rPr>
              <w:noProof/>
            </w:rPr>
          </w:rPrChange>
        </w:rPr>
        <w:pict>
          <v:shape id="_x0000_s1074" type="#_x0000_t202" style="position:absolute;left:0;text-align:left;margin-left:407.25pt;margin-top:44.5pt;width:51.15pt;height:61.55pt;z-index:25172070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" strokecolor="#1f497d [3215]" strokeweight="2.25pt">
            <v:textbox>
              <w:txbxContent>
                <w:p w:rsidR="00D80CBC" w:rsidRPr="00950858" w:rsidRDefault="00D80CBC" w:rsidP="00D80CBC">
                  <w:pPr>
                    <w:jc w:val="center"/>
                    <w:rPr>
                      <w:b/>
                    </w:rPr>
                  </w:pPr>
                  <w:r w:rsidRPr="00950858">
                    <w:rPr>
                      <w:b/>
                    </w:rPr>
                    <w:t>CILJ</w:t>
                  </w:r>
                </w:p>
              </w:txbxContent>
            </v:textbox>
            <w10:wrap type="square"/>
          </v:shape>
        </w:pict>
      </w:r>
      <w:r w:rsidR="004B7107" w:rsidRPr="009005C6">
        <w:rPr>
          <w:rFonts w:ascii="Times New Roman" w:hAnsi="Times New Roman" w:cs="Times New Roman"/>
          <w:sz w:val="24"/>
          <w:szCs w:val="24"/>
          <w:rPrChange w:id="13" w:author="sk-mpovalec" w:date="2021-09-27T15:25:00Z">
            <w:rPr/>
          </w:rPrChange>
        </w:rPr>
        <w:t>Zamisli sve svoje ostvarene ciljeve kao stepenice koje se nalaze iza tebe. Zapiši ih sve! A ispred tebe se nalazi još samo nekoliko stepenica i neostvarenih ciljeva kako bi došla do glavnog cilja. Neostvarene ciljeve napiši ispod stepenica koje se nalaze ispred tebe.</w: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noProof/>
        </w:rPr>
        <w:pict>
          <v:shape id="Oblačić sa strelicom gore 65" o:spid="_x0000_s1073" type="#_x0000_t79" style="position:absolute;left:0;text-align:left;margin-left:4.75pt;margin-top:3.65pt;width:229.2pt;height:172.2pt;rotation:180;z-index:-25158144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" adj="5124,8326,3970,8771" filled="f" strokecolor="#4579b8 [3044]">
            <v:shadow on="t" color="black" opacity="22937f" origin=",.5" offset="0,.63889mm"/>
            <w10:wrap anchorx="margin"/>
          </v:shape>
        </w:pict>
      </w:r>
    </w:p>
    <w:p w:rsidR="00000000" w:rsidRDefault="00AA2010">
      <w:pPr>
        <w:tabs>
          <w:tab w:val="left" w:pos="880"/>
          <w:tab w:val="left" w:pos="2960"/>
        </w:tabs>
        <w:spacing w:after="0" w:line="360" w:lineRule="auto"/>
        <w:jc w:val="both"/>
      </w:pPr>
      <w:r w:rsidRPr="00AA2010">
        <w:rPr>
          <w:b/>
          <w:noProof/>
        </w:rPr>
        <w:pict>
          <v:group id="Grupa 69" o:spid="_x0000_s1070" style="position:absolute;left:0;text-align:left;margin-left:364.55pt;margin-top:6.2pt;width:45pt;height:27.6pt;z-index:251719680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">
            <v:line id="Ravni poveznik 70" o:spid="_x0000_s1072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" strokecolor="#4f81bd [3204]" strokeweight="2pt">
              <v:shadow on="t" color="black" opacity="24903f" origin=",.5" offset="0,.55556mm"/>
            </v:line>
            <v:line id="Ravni poveznik 71" o:spid="_x0000_s1071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 w:rsidRPr="00AA2010">
        <w:rPr>
          <w:b/>
          <w:noProof/>
        </w:rPr>
        <w:pict>
          <v:group id="Grupa 72" o:spid="_x0000_s1067" style="position:absolute;left:0;text-align:left;margin-left:321.25pt;margin-top:13.1pt;width:45pt;height:27.6pt;z-index:251718656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">
            <v:line id="Ravni poveznik 73" o:spid="_x0000_s1069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" strokecolor="#4f81bd [3204]" strokeweight="2pt">
              <v:shadow on="t" color="black" opacity="24903f" origin=",.5" offset="0,.55556mm"/>
            </v:line>
            <v:line id="Ravni poveznik 74" o:spid="_x0000_s1068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" strokecolor="#4f81bd [3204]" strokeweight="2pt">
              <v:shadow on="t" color="black" opacity="24903f" origin=",.5" offset="0,.55556mm"/>
            </v:line>
          </v:group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rPr>
          <w:noProof/>
        </w:rPr>
        <w:pict>
          <v:shape id="Oblačić sa strelicom gore 38" o:spid="_x0000_s1066" type="#_x0000_t79" style="position:absolute;left:0;text-align:left;margin-left:234.55pt;margin-top:.8pt;width:226.15pt;height:212.4pt;z-index:2517329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" adj="4880,7707,3775,8264" filled="f" strokecolor="#4a7ebb">
            <v:shadow on="t" color="black" opacity="22937f" origin=",.5" offset="0,.63889mm"/>
          </v:shape>
        </w:pict>
      </w:r>
      <w:r w:rsidRPr="00AA2010">
        <w:rPr>
          <w:b/>
          <w:noProof/>
        </w:rPr>
        <w:pict>
          <v:group id="Grupa 75" o:spid="_x0000_s1063" style="position:absolute;left:0;text-align:left;margin-left:277.45pt;margin-top:19.85pt;width:45pt;height:27.6pt;z-index:251717632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">
            <v:line id="Ravni poveznik 76" o:spid="_x0000_s1065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" strokecolor="#4f81bd [3204]" strokeweight="2pt">
              <v:shadow on="t" color="black" opacity="24903f" origin=",.5" offset="0,.55556mm"/>
            </v:line>
            <v:line id="Ravni poveznik 77" o:spid="_x0000_s1064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 w:rsidRPr="00AA2010">
        <w:rPr>
          <w:noProof/>
        </w:rPr>
        <w:pict>
          <v:shape id="_x0000_s1062" type="#_x0000_t202" style="position:absolute;left:0;text-align:left;margin-left:369.75pt;margin-top:13.85pt;width:117.15pt;height:110.6pt;z-index:25172992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" stroked="f">
            <v:textbox style="mso-fit-shape-to-text:t">
              <w:txbxContent>
                <w:p w:rsidR="002A7363" w:rsidRDefault="002A7363" w:rsidP="002A7363">
                  <w:r>
                    <w:t>Neostvareni ciljevi</w:t>
                  </w:r>
                </w:p>
              </w:txbxContent>
            </v:textbox>
            <w10:wrap type="square" anchorx="margin"/>
          </v:shape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>
        <w:rPr>
          <w:b/>
          <w:noProof/>
        </w:rPr>
        <w:pict>
          <v:line id="Ravni poveznik 78" o:spid="_x0000_s1061" style="position:absolute;left:0;text-align:left;z-index:251710464;visibility:visible;mso-width-relative:margin;mso-height-relative:margin" from="234.4pt,7.85pt" to="279.4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" strokecolor="#4f81bd [3204]" strokeweight="2pt">
            <v:shadow on="t" color="black" opacity="24903f" origin=",.5" offset="0,.55556mm"/>
          </v:line>
        </w:pict>
      </w:r>
      <w:r>
        <w:rPr>
          <w:b/>
          <w:noProof/>
        </w:rPr>
        <w:pict>
          <v:line id="Ravni poveznik 79" o:spid="_x0000_s1060" style="position:absolute;left:0;text-align:left;z-index:251709440;visibility:visible;mso-height-relative:margin" from="233.95pt,7.25pt" to="233.9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" strokecolor="#4f81bd [3204]" strokeweight="2pt">
            <v:shadow on="t" color="black" opacity="24903f" origin=",.5" offset="0,.55556mm"/>
          </v:line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 w:rsidRPr="00AA2010">
        <w:rPr>
          <w:noProof/>
        </w:rPr>
        <w:pict>
          <v:shape id="_x0000_s1059" type="#_x0000_t202" style="position:absolute;left:0;text-align:left;margin-left:0;margin-top:9.7pt;width:117.15pt;height:110.6pt;z-index:251725824;visibility:visible;mso-wrap-distance-top:3.6pt;mso-wrap-distance-bottom:3.6pt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" filled="f" stroked="f">
            <v:textbox style="mso-fit-shape-to-text:t">
              <w:txbxContent>
                <w:p w:rsidR="002A7363" w:rsidRDefault="002A7363" w:rsidP="002A7363">
                  <w:r>
                    <w:t xml:space="preserve">Ostvareni </w:t>
                  </w:r>
                  <w:r>
                    <w:t>ciljevi</w:t>
                  </w:r>
                </w:p>
              </w:txbxContent>
            </v:textbox>
            <w10:wrap type="square" anchorx="margin"/>
          </v:shape>
        </w:pict>
      </w:r>
      <w:r>
        <w:rPr>
          <w:b/>
          <w:noProof/>
        </w:rPr>
        <w:pict>
          <v:line id="Ravni poveznik 80" o:spid="_x0000_s1058" style="position:absolute;left:0;text-align:left;z-index:251711488;visibility:visible;mso-height-relative:margin" from="188.4pt,13.1pt" to="188.4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" strokecolor="#4f81bd [3204]" strokeweight="2pt">
            <v:shadow on="t" color="black" opacity="24903f" origin=",.5" offset="0,.55556mm"/>
          </v:line>
        </w:pict>
      </w:r>
      <w:r>
        <w:rPr>
          <w:b/>
          <w:noProof/>
        </w:rPr>
        <w:pict>
          <v:line id="Ravni poveznik 81" o:spid="_x0000_s1057" style="position:absolute;left:0;text-align:left;z-index:251712512;visibility:visible;mso-width-relative:margin;mso-height-relative:margin" from="189.6pt,14pt" to="234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" strokecolor="#4f81bd [3204]" strokeweight="2pt">
            <v:shadow on="t" color="black" opacity="24903f" origin=",.5" offset="0,.55556mm"/>
          </v:line>
        </w:pict>
      </w: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b/>
        </w:rPr>
      </w:pPr>
      <w:r>
        <w:rPr>
          <w:b/>
          <w:noProof/>
        </w:rPr>
        <w:pict>
          <v:group id="Grupa 82" o:spid="_x0000_s1054" style="position:absolute;left:0;text-align:left;margin-left:144.45pt;margin-top:19.5pt;width:45pt;height:27.6pt;z-index:251713536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">
            <v:line id="Ravni poveznik 83" o:spid="_x0000_s1056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" strokecolor="#4f81bd [3204]" strokeweight="2pt">
              <v:shadow on="t" color="black" opacity="24903f" origin=",.5" offset="0,.55556mm"/>
            </v:line>
            <v:line id="Ravni poveznik 84" o:spid="_x0000_s1055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D80CBC" w:rsidRDefault="00D80CBC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0CBC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010">
        <w:rPr>
          <w:b/>
          <w:noProof/>
        </w:rPr>
        <w:pict>
          <v:group id="Grupa 85" o:spid="_x0000_s1051" style="position:absolute;left:0;text-align:left;margin-left:101.35pt;margin-top:6.2pt;width:45pt;height:27.6pt;z-index:251714560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">
            <v:line id="Ravni poveznik 86" o:spid="_x0000_s1053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" strokecolor="#4f81bd [3204]" strokeweight="2pt">
              <v:shadow on="t" color="black" opacity="24903f" origin=",.5" offset="0,.55556mm"/>
            </v:line>
            <v:line id="Ravni poveznik 87" o:spid="_x0000_s1052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" strokecolor="#4f81bd [3204]" strokeweight="2pt">
              <v:shadow on="t" color="black" opacity="24903f" origin=",.5" offset="0,.55556mm"/>
            </v:line>
          </v:group>
        </w:pict>
      </w:r>
    </w:p>
    <w:p w:rsidR="00D80CBC" w:rsidRPr="00F170EF" w:rsidRDefault="00AA2010" w:rsidP="00D80CBC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2010">
        <w:rPr>
          <w:b/>
          <w:noProof/>
        </w:rPr>
        <w:pict>
          <v:group id="Grupa 88" o:spid="_x0000_s1048" style="position:absolute;left:0;text-align:left;margin-left:14.8pt;margin-top:39pt;width:45pt;height:27.6pt;z-index:251716608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">
            <v:line id="Ravni poveznik 89" o:spid="_x0000_s1050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" strokecolor="#4f81bd [3204]" strokeweight="2pt">
              <v:shadow on="t" color="black" opacity="24903f" origin=",.5" offset="0,.55556mm"/>
            </v:line>
            <v:line id="Ravni poveznik 90" o:spid="_x0000_s1049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" strokecolor="#4f81bd [3204]" strokeweight="2pt">
              <v:shadow on="t" color="black" opacity="24903f" origin=",.5" offset="0,.55556mm"/>
            </v:line>
          </v:group>
        </w:pict>
      </w:r>
      <w:r w:rsidRPr="00AA2010">
        <w:rPr>
          <w:b/>
          <w:noProof/>
        </w:rPr>
        <w:pict>
          <v:group id="Grupa 91" o:spid="_x0000_s1045" style="position:absolute;left:0;text-align:left;margin-left:57.95pt;margin-top:12.7pt;width:45pt;height:27.6pt;z-index:251715584" coordsize="5715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">
            <v:line id="Ravni poveznik 92" o:spid="_x0000_s1047" style="position:absolute;visibility:visible" from="89,0" to="89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" strokecolor="#4f81bd [3204]" strokeweight="2pt">
              <v:shadow on="t" color="black" opacity="24903f" origin=",.5" offset="0,.55556mm"/>
            </v:line>
            <v:line id="Ravni poveznik 93" o:spid="_x0000_s1046" style="position:absolute;visibility:visible" from="0,0" to="5715,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" strokecolor="#4f81bd [3204]" strokeweight="2pt">
              <v:shadow on="t" color="black" opacity="24903f" origin=",.5" offset="0,.55556mm"/>
            </v:line>
          </v:group>
        </w:pict>
      </w: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500FF2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7C5C2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2</w:t>
      </w:r>
    </w:p>
    <w:p w:rsidR="00500FF2" w:rsidRDefault="00500FF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39690" cy="3865245"/>
            <wp:effectExtent l="0" t="0" r="3810" b="190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9690" cy="3865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135880" cy="3863799"/>
            <wp:effectExtent l="0" t="0" r="7620" b="381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0-pametnih-pravila-za-učenje-650XXXXXXXXXXXXX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2334" cy="38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FF2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C36"/>
    <w:multiLevelType w:val="hybridMultilevel"/>
    <w:tmpl w:val="08BC8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3B0A"/>
    <w:multiLevelType w:val="hybridMultilevel"/>
    <w:tmpl w:val="444815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534CC"/>
    <w:multiLevelType w:val="hybridMultilevel"/>
    <w:tmpl w:val="106A2F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A5951"/>
    <w:multiLevelType w:val="hybridMultilevel"/>
    <w:tmpl w:val="452292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E446F"/>
    <w:multiLevelType w:val="hybridMultilevel"/>
    <w:tmpl w:val="8FD6925A"/>
    <w:lvl w:ilvl="0" w:tplc="0CA6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109F9"/>
    <w:multiLevelType w:val="hybridMultilevel"/>
    <w:tmpl w:val="33F6D8D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2041F"/>
    <w:multiLevelType w:val="hybridMultilevel"/>
    <w:tmpl w:val="F626AD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6"/>
  </w:num>
  <w:num w:numId="4">
    <w:abstractNumId w:val="13"/>
  </w:num>
  <w:num w:numId="5">
    <w:abstractNumId w:val="3"/>
  </w:num>
  <w:num w:numId="6">
    <w:abstractNumId w:val="6"/>
  </w:num>
  <w:num w:numId="7">
    <w:abstractNumId w:val="2"/>
  </w:num>
  <w:num w:numId="8">
    <w:abstractNumId w:val="11"/>
  </w:num>
  <w:num w:numId="9">
    <w:abstractNumId w:val="12"/>
  </w:num>
  <w:num w:numId="10">
    <w:abstractNumId w:val="5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15"/>
  </w:num>
  <w:num w:numId="16">
    <w:abstractNumId w:val="1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32C98"/>
    <w:rsid w:val="001470FC"/>
    <w:rsid w:val="001629B0"/>
    <w:rsid w:val="001B3503"/>
    <w:rsid w:val="00252E0A"/>
    <w:rsid w:val="00285FDE"/>
    <w:rsid w:val="002A7363"/>
    <w:rsid w:val="002D523A"/>
    <w:rsid w:val="002E41D1"/>
    <w:rsid w:val="002E7A17"/>
    <w:rsid w:val="003037BC"/>
    <w:rsid w:val="00313FEB"/>
    <w:rsid w:val="00392DA1"/>
    <w:rsid w:val="003F3103"/>
    <w:rsid w:val="00442C58"/>
    <w:rsid w:val="004612F5"/>
    <w:rsid w:val="004B1390"/>
    <w:rsid w:val="004B7107"/>
    <w:rsid w:val="004C6759"/>
    <w:rsid w:val="004F3089"/>
    <w:rsid w:val="00500FF2"/>
    <w:rsid w:val="00512B12"/>
    <w:rsid w:val="00524139"/>
    <w:rsid w:val="005422B4"/>
    <w:rsid w:val="005462F0"/>
    <w:rsid w:val="00573494"/>
    <w:rsid w:val="00582218"/>
    <w:rsid w:val="00582FDF"/>
    <w:rsid w:val="00662406"/>
    <w:rsid w:val="00721E30"/>
    <w:rsid w:val="00727BE9"/>
    <w:rsid w:val="00735D26"/>
    <w:rsid w:val="0076311F"/>
    <w:rsid w:val="0076434B"/>
    <w:rsid w:val="007B6EFC"/>
    <w:rsid w:val="007C5C22"/>
    <w:rsid w:val="00810E10"/>
    <w:rsid w:val="00872EA7"/>
    <w:rsid w:val="00890A0A"/>
    <w:rsid w:val="008B1991"/>
    <w:rsid w:val="008E196B"/>
    <w:rsid w:val="008F7F57"/>
    <w:rsid w:val="009005C6"/>
    <w:rsid w:val="00900A25"/>
    <w:rsid w:val="00914C7D"/>
    <w:rsid w:val="009354AB"/>
    <w:rsid w:val="0093633A"/>
    <w:rsid w:val="00936FB8"/>
    <w:rsid w:val="0094732F"/>
    <w:rsid w:val="009F4B21"/>
    <w:rsid w:val="00A05332"/>
    <w:rsid w:val="00A21741"/>
    <w:rsid w:val="00A51938"/>
    <w:rsid w:val="00AA0C99"/>
    <w:rsid w:val="00AA2010"/>
    <w:rsid w:val="00AA4399"/>
    <w:rsid w:val="00B0376B"/>
    <w:rsid w:val="00B12CEE"/>
    <w:rsid w:val="00C20F0E"/>
    <w:rsid w:val="00C270CC"/>
    <w:rsid w:val="00C55B2E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80CBC"/>
    <w:rsid w:val="00D9679A"/>
    <w:rsid w:val="00DA620B"/>
    <w:rsid w:val="00E260E8"/>
    <w:rsid w:val="00E31005"/>
    <w:rsid w:val="00E430E3"/>
    <w:rsid w:val="00E64353"/>
    <w:rsid w:val="00E75265"/>
    <w:rsid w:val="00E869A6"/>
    <w:rsid w:val="00ED7147"/>
    <w:rsid w:val="00F06E19"/>
    <w:rsid w:val="00F170EF"/>
    <w:rsid w:val="00F234AE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02920-2BF0-4639-A47A-5B68DB94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14</cp:revision>
  <dcterms:created xsi:type="dcterms:W3CDTF">2021-09-18T20:41:00Z</dcterms:created>
  <dcterms:modified xsi:type="dcterms:W3CDTF">2021-09-27T13:26:00Z</dcterms:modified>
</cp:coreProperties>
</file>